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3DBE0909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7274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>
        <w:rPr>
          <w:rFonts w:ascii="Times New Roman" w:hAnsi="Times New Roman" w:cs="Times New Roman"/>
          <w:color w:val="003399"/>
          <w:sz w:val="28"/>
          <w:szCs w:val="28"/>
        </w:rPr>
        <w:t>la spesa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6EC08149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proofErr w:type="gramStart"/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3CA178F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6F94D73E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F840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A274E2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9D5CB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A6542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08B7A9E" w:rsidR="009D19D9" w:rsidRPr="005C7BA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trasmessa dal fornitore</w:t>
            </w:r>
            <w:r w:rsidR="00565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ai fini del pagamento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rispetta i termini e le modalità previste dal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49A0B" w14:textId="6B942540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2324B0F6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41E5F19" w14:textId="6DFB3E6B" w:rsidR="004B13FA" w:rsidRPr="00171D69" w:rsidRDefault="00BC6779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61348F0F" w:rsidR="009D19D9" w:rsidRPr="005C7BA0" w:rsidRDefault="009D19D9" w:rsidP="00930B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servizi/prodotti </w:t>
            </w:r>
            <w:r w:rsidR="00510A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oggetto de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 pagamento sono conformi al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 termini di durata, articolazione </w:t>
            </w:r>
            <w:r w:rsidR="00502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della fornitura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 modalità di esecuzione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FE950" w14:textId="2D65ECF5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356673E3" w14:textId="6968FCCF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E043A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420226FC" w14:textId="77777777" w:rsidR="00084F2F" w:rsidRDefault="00084F2F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B4A8AAA" w14:textId="097AE1D1" w:rsidR="009E043A" w:rsidRPr="00E01B47" w:rsidRDefault="009E043A" w:rsidP="009E043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di trasporto/Bolla di consegna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9D19D9" w:rsidRPr="005A4F00" w:rsidRDefault="009D19D9" w:rsidP="009D19D9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008C7D" w14:textId="77777777" w:rsidTr="00E01B47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629CC9B9" w:rsidR="009D19D9" w:rsidRPr="00AB39B8" w:rsidRDefault="009D19D9" w:rsidP="009D19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Nell’ambito della documentazione comprovante </w:t>
            </w:r>
            <w:r w:rsidR="00E60C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l’erogazione del servizio/fornitura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è stato verificato il rispetto degli obblighi in materia di pubblicità dell’iniziativa PNRR e del finanziamento Next Generation EU ai sensi dell’art 34 del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0856D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4C9E8D31" w14:textId="0F9BFE3F" w:rsidR="009D19D9" w:rsidRPr="00F52CA0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prodotta per l’erogazione del servizio</w:t>
            </w:r>
            <w:r w:rsidR="00724499">
              <w:rPr>
                <w:rFonts w:ascii="Times New Roman" w:hAnsi="Times New Roman"/>
                <w:sz w:val="20"/>
                <w:szCs w:val="20"/>
              </w:rPr>
              <w:t>/fornitura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9D19D9" w:rsidRPr="00010BEC" w:rsidRDefault="009D19D9" w:rsidP="009D19D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A6542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2BB489FB" w:rsidR="009D19D9" w:rsidRPr="00AB39B8" w:rsidRDefault="0037634B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</w:t>
            </w:r>
            <w:r w:rsidR="00F171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prodotta ai fini del pagamento </w:t>
            </w:r>
            <w:r w:rsidR="001F4A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sufficiente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dimostrare la pertinenza </w:t>
            </w:r>
            <w:r w:rsidR="005725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 servizio/fornitura</w:t>
            </w:r>
            <w:r w:rsidR="00841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ai fini del 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raggiungimento di target &amp; milestone 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E2C06" w14:textId="6E020044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6B8BB92B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15355084" w14:textId="40F99926" w:rsidR="009D19D9" w:rsidRPr="00D55C5D" w:rsidRDefault="009D19D9" w:rsidP="00D55C5D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di trasporto/ Bolla di consegna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9D19D9" w:rsidRPr="00010BEC" w:rsidRDefault="009D19D9" w:rsidP="009D19D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6542" w:rsidRPr="005A4F00" w14:paraId="61C15CE6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31BEF800" w:rsidR="009D19D9" w:rsidRPr="00AB39B8" w:rsidRDefault="009D3278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prodotta ai fini del pagamento è sufficiente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dimostrare </w:t>
            </w:r>
            <w:r w:rsidR="009D19D9" w:rsidRPr="00556A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 w:rsidR="009D19D9" w:rsidRPr="00556A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rispetto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requisiti</w:t>
            </w:r>
            <w:r w:rsidR="00C630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specifici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 dei principi trasversali 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F719ED8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024B5" w14:textId="0A8BD8E6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</w:t>
            </w:r>
            <w:r w:rsidR="00BA2202">
              <w:rPr>
                <w:rFonts w:ascii="Times New Roman" w:hAnsi="Times New Roman"/>
                <w:sz w:val="20"/>
                <w:szCs w:val="20"/>
              </w:rPr>
              <w:t>/Check list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DNSH sulla conformità delle spese sostenute</w:t>
            </w:r>
          </w:p>
          <w:p w14:paraId="1D759FCA" w14:textId="63A8FF06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Documentazione attestante il contributo al conseguimento indicatori comuni, tagging ambientale e digitale</w:t>
            </w:r>
          </w:p>
          <w:p w14:paraId="7C23E79F" w14:textId="28B4E8A4" w:rsidR="009D19D9" w:rsidRPr="00AD0216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364931">
              <w:rPr>
                <w:rFonts w:ascii="Times New Roman" w:hAnsi="Times New Roman"/>
                <w:sz w:val="20"/>
                <w:szCs w:val="20"/>
              </w:rPr>
              <w:t xml:space="preserve">(ove </w:t>
            </w:r>
            <w:r w:rsidR="00411349">
              <w:rPr>
                <w:rFonts w:ascii="Times New Roman" w:hAnsi="Times New Roman"/>
                <w:sz w:val="20"/>
                <w:szCs w:val="20"/>
              </w:rPr>
              <w:t xml:space="preserve">applicabile dichiarazione/check list) </w:t>
            </w:r>
            <w:r>
              <w:rPr>
                <w:rFonts w:ascii="Times New Roman" w:hAnsi="Times New Roman"/>
                <w:sz w:val="20"/>
                <w:szCs w:val="20"/>
              </w:rPr>
              <w:t>attestante il rispetto dei principi trasversali parità di genere, politiche per i giovani, disabilità e quota SUD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180A743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C47C8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AA68F" w14:textId="0F9D6C6A" w:rsidR="009D19D9" w:rsidRPr="005A4F0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Eventuali richieste di variazione sono state autorizzate nei confronti del fornitore?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0AFD6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96A19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63C14F8E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F0744" w14:textId="3909CF20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7D966296" w14:textId="77777777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Sal, relazioni di avanzamento</w:t>
            </w:r>
          </w:p>
          <w:p w14:paraId="7C235082" w14:textId="5C2750B0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ichieste di variazione</w:t>
            </w:r>
          </w:p>
          <w:p w14:paraId="71D4752C" w14:textId="67CA5889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elibere/atti di approvazione varianti</w:t>
            </w:r>
          </w:p>
          <w:p w14:paraId="2F7A055C" w14:textId="3F474616" w:rsidR="009D19D9" w:rsidRPr="005A4F00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ventuali atti aggiuntivi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C6F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2C807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717E69" w:rsidRPr="005A4F00" w:rsidRDefault="00717E69" w:rsidP="00717E6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3D45E038" w:rsidR="00717E69" w:rsidRPr="0097725A" w:rsidRDefault="00717E69" w:rsidP="00917F33">
            <w:pPr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La spesa</w:t>
            </w:r>
            <w:r w:rsidRPr="0097725A" w:rsidDel="00D223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22325">
              <w:rPr>
                <w:rFonts w:ascii="Times New Roman" w:hAnsi="Times New Roman"/>
                <w:color w:val="000000"/>
                <w:sz w:val="20"/>
                <w:szCs w:val="20"/>
              </w:rPr>
              <w:t>oggetto del controllo</w:t>
            </w:r>
            <w:r w:rsidR="00D22325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rientra tra le categorie ammissibili previste dalla normativa UE e nazionale di riferimento (DPR n. 22 del 5 febbraio 2018), </w:t>
            </w:r>
            <w:r w:rsidR="007D552D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dal</w:t>
            </w:r>
            <w:r w:rsidR="0097725A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7725A" w:rsidRPr="0097725A">
              <w:rPr>
                <w:rFonts w:ascii="Times New Roman" w:hAnsi="Times New Roman"/>
                <w:sz w:val="20"/>
                <w:szCs w:val="20"/>
              </w:rPr>
              <w:t>contratto/convenzione</w:t>
            </w:r>
            <w:r w:rsidR="009772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 dal progetto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717E69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A9B0B" w14:textId="5D45489C" w:rsidR="00717E69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5DDA7385" w14:textId="6AB63F63" w:rsidR="00717E69" w:rsidRPr="006B71B9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B25055F" w14:textId="77777777" w:rsidTr="00E01B47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0F85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C6472" w14:textId="4AA82416" w:rsidR="0032080B" w:rsidRPr="000F4845" w:rsidRDefault="0032080B" w:rsidP="003208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L’importo della fattura è coerente con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 previsioni del contratto/convenzione e 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sommat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alle spese precedentemente pagate, rientra nel limite dell’importo del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D2FCB" w14:textId="77777777" w:rsidR="0032080B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9F4361" w14:textId="77777777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28E8C8C4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AC9AB" w14:textId="77777777" w:rsidR="0032080B" w:rsidRPr="006A35D4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35D4">
              <w:rPr>
                <w:rFonts w:ascii="Times New Roman" w:hAnsi="Times New Roman"/>
                <w:color w:val="000000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6CC75D04" w14:textId="77777777" w:rsidR="0032080B" w:rsidRPr="006A35D4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35D4">
              <w:rPr>
                <w:rFonts w:ascii="Times New Roman" w:hAnsi="Times New Roman"/>
                <w:color w:val="000000"/>
                <w:sz w:val="20"/>
                <w:szCs w:val="20"/>
              </w:rPr>
              <w:t>SAL, relazioni di avanzamento</w:t>
            </w:r>
          </w:p>
          <w:p w14:paraId="134730C8" w14:textId="37484FA0" w:rsidR="0032080B" w:rsidRPr="006B71B9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16E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EA9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8C8AEB8" w14:textId="77777777" w:rsidTr="003417A7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D95BB" w14:textId="6B15D907" w:rsidR="0032080B" w:rsidRPr="00991FBE" w:rsidRDefault="0032080B" w:rsidP="003208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</w:t>
            </w:r>
            <w:r w:rsidRP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stata verificat</w:t>
            </w:r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 che il servizio/la fornitura oggetto di liquidazione non sia stat</w:t>
            </w:r>
            <w:r w:rsidR="00617B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o/</w:t>
            </w:r>
            <w:proofErr w:type="spellStart"/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spellEnd"/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già </w:t>
            </w:r>
            <w:r w:rsidR="00C536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precedentemente pagat</w:t>
            </w:r>
            <w:r w:rsidR="0012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o/a</w:t>
            </w:r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43F33" w14:textId="77777777" w:rsidR="0032080B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6975AB" w14:textId="77777777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2ED421C6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35942" w14:textId="77777777" w:rsidR="0032080B" w:rsidRPr="005A4F00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Documentazione di spesa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atture, 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, relazioni di avanzamento</w:t>
            </w:r>
          </w:p>
          <w:p w14:paraId="54A5D80B" w14:textId="57D40554" w:rsidR="0032080B" w:rsidRPr="006B71B9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Atti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32080B" w:rsidRPr="00124E55" w:rsidRDefault="0032080B" w:rsidP="00124E5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6542" w:rsidRPr="005A4F00" w14:paraId="298BA263" w14:textId="77777777" w:rsidTr="00556ECC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8085" w14:textId="77777777" w:rsidR="006E5011" w:rsidRPr="005A4F00" w:rsidRDefault="006E5011" w:rsidP="006E501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23E45" w14:textId="168A1BAB" w:rsidR="006E5011" w:rsidRPr="00A03319" w:rsidRDefault="006E5011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giustificativa di spesa rispetta la normativa civilistica e fiscale (art. 2214 </w:t>
            </w:r>
            <w:proofErr w:type="gramStart"/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Codice Civile</w:t>
            </w:r>
            <w:proofErr w:type="gramEnd"/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DPR 633/72 ecc</w:t>
            </w:r>
            <w:r w:rsidR="0012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64FFF" w14:textId="77777777" w:rsidR="006E5011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57D395" w14:textId="77777777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685CF52F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E22B6" w14:textId="5137083B" w:rsidR="006E5011" w:rsidRPr="006B71B9" w:rsidRDefault="006E5011" w:rsidP="006E501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899D" w14:textId="36B947E9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42A6" w14:textId="0C513297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447D9" w14:textId="77777777" w:rsidR="00A03319" w:rsidRPr="00A03319" w:rsidRDefault="00A03319" w:rsidP="00A0331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3319">
              <w:rPr>
                <w:rFonts w:ascii="Times New Roman" w:hAnsi="Times New Roman"/>
                <w:color w:val="000000"/>
                <w:sz w:val="20"/>
                <w:szCs w:val="20"/>
              </w:rPr>
              <w:t>La fattura/documento giustificativo presentato per la liquidazione delle spese, contiene le seguenti informazioni:</w:t>
            </w:r>
          </w:p>
          <w:p w14:paraId="7D85271F" w14:textId="47F16645" w:rsidR="00A03319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Il n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umero e data della fattura, estremi del fornitore e P.IVA;</w:t>
            </w:r>
          </w:p>
          <w:p w14:paraId="783AC18D" w14:textId="77777777" w:rsidR="00A03319" w:rsidRPr="003E6994" w:rsidRDefault="00A03319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Pr="00B5501C">
              <w:rPr>
                <w:rFonts w:ascii="Times New Roman" w:hAnsi="Times New Roman"/>
                <w:color w:val="000000"/>
                <w:sz w:val="20"/>
                <w:szCs w:val="20"/>
              </w:rPr>
              <w:t>importo, distinto dall’IVA nei casi previsti dalla legge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012030A4" w14:textId="344FD4CD" w:rsidR="00A03319" w:rsidRPr="003E6994" w:rsidRDefault="008E386D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riferimenti</w:t>
            </w:r>
            <w:r w:rsidR="00A03319" w:rsidRPr="003E6994" w:rsidDel="008E3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 PNRR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nonché indicazione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della Missione, Componente, Investimento, Sub-investimento/Misura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t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itolo del progetto</w:t>
            </w:r>
            <w:r w:rsidR="00A03319" w:rsidRPr="003E6994" w:rsidDel="00E26163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38621B10" w14:textId="7BB7DDC1" w:rsidR="00A03319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indicazione del CUP, CIG (ove applicabile) e gli estremi identificativi del contratto</w:t>
            </w:r>
            <w:r w:rsidR="00A03319"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129CC261" w14:textId="7F5035CC" w:rsidR="00A03319" w:rsidRPr="00A03319" w:rsidRDefault="00124E55" w:rsidP="0010544F">
            <w:pPr>
              <w:pStyle w:val="Paragrafoelenco"/>
              <w:numPr>
                <w:ilvl w:val="0"/>
                <w:numId w:val="14"/>
              </w:numPr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l’i</w:t>
            </w:r>
            <w:r w:rsidR="00A03319" w:rsidRPr="00A033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ndicazione dettagliata dell’oggetto dell’attività prestata (in caso di servizi, il dettaglio sarà riportato nella relazione </w:t>
            </w:r>
            <w:r w:rsidR="00A03319" w:rsidRPr="00A033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che accompagna la fattura; in caso di forniture, sarà indicato in fattura il dettaglio dei beni forniti con indicazione, nel caso in cui sia prevista, del luogo di installazione)?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24E715C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6BF79A2E" w:rsidR="00A03319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D5935" w:rsidRPr="005A4F00" w:rsidRDefault="008D5935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0C938571" w:rsidR="008D5935" w:rsidRPr="00124E55" w:rsidRDefault="008D5935" w:rsidP="00124E5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Il conto corrente 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>postale/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bancario indicato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fattura corrisponde a quello dedicato dal fornitore ai sensi dell’art. 3</w:t>
            </w:r>
            <w:r w:rsidR="00DC0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della Legge 136/2010?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DC05C1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DC05C1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D5935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C4B60" w14:textId="6C69DFBB" w:rsidR="00E12717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</w:t>
            </w:r>
          </w:p>
          <w:p w14:paraId="34B8FDBF" w14:textId="2667885F" w:rsidR="00E12717" w:rsidRPr="00E01B47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0D1018D" w14:textId="76A06A56" w:rsidR="008D5935" w:rsidRPr="006B71B9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Dichiarazione ai sensi dell’art 3 della Legge 136/2010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D5935" w:rsidRPr="00E55135" w:rsidRDefault="008D5935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D5935" w:rsidRPr="005A4F00" w:rsidRDefault="008D5935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0A0C7" w14:textId="24CABEE5" w:rsidR="00A03319" w:rsidRPr="00124E55" w:rsidRDefault="00A03319" w:rsidP="0010544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</w:t>
            </w:r>
            <w:r w:rsidRPr="00124E55">
              <w:rPr>
                <w:rFonts w:ascii="Times New Roman" w:hAnsi="Times New Roman"/>
                <w:sz w:val="20"/>
                <w:szCs w:val="20"/>
              </w:rPr>
              <w:t>fattura è stata emessa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forma elettronica,</w:t>
            </w:r>
            <w:r w:rsidRPr="00124E55">
              <w:rPr>
                <w:rFonts w:ascii="Garamond" w:eastAsia="Times New Roman" w:hAnsi="Garamond"/>
                <w:color w:val="000000"/>
                <w:lang w:eastAsia="it-IT"/>
              </w:rPr>
              <w:t xml:space="preserve"> 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>come previsto dall'art. 1, commi 209 - 214 L. 244/2007?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A03319" w:rsidRPr="005A4F00" w:rsidRDefault="00A03319" w:rsidP="001054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23A0D" w14:textId="75A391D0" w:rsidR="00A03319" w:rsidRPr="005A4F00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A03319" w:rsidRPr="00E55135" w:rsidRDefault="00A03319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267F5AF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F4A9" w14:textId="75C93FD4" w:rsidR="00863D9E" w:rsidRPr="00863D9E" w:rsidRDefault="00863D9E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3D9E">
              <w:rPr>
                <w:rFonts w:ascii="Times New Roman" w:hAnsi="Times New Roman"/>
                <w:color w:val="000000"/>
                <w:sz w:val="20"/>
                <w:szCs w:val="20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63D9E" w:rsidRPr="005A4F00" w:rsidRDefault="00863D9E" w:rsidP="00863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237B3" w14:textId="566DD065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63D9E" w:rsidRPr="00E55135" w:rsidRDefault="00863D9E" w:rsidP="00863D9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63D9E" w:rsidRPr="005A4F00" w:rsidRDefault="00863D9E" w:rsidP="00863D9E">
            <w:pPr>
              <w:pStyle w:val="NormaleWeb"/>
              <w:rPr>
                <w:sz w:val="20"/>
                <w:szCs w:val="20"/>
              </w:rPr>
            </w:pPr>
          </w:p>
        </w:tc>
      </w:tr>
      <w:tr w:rsidR="003A6542" w:rsidRPr="005A4F00" w14:paraId="3235EDE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7B04" w14:textId="6CDE3078" w:rsidR="00863D9E" w:rsidRPr="00863D9E" w:rsidRDefault="00863D9E" w:rsidP="00D824C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L’importo della fattura </w:t>
            </w:r>
            <w:r w:rsidR="00F42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corrisponde </w:t>
            </w:r>
            <w:r w:rsidR="00867837">
              <w:rPr>
                <w:rFonts w:ascii="Times New Roman" w:hAnsi="Times New Roman"/>
                <w:color w:val="000000"/>
                <w:sz w:val="20"/>
                <w:szCs w:val="20"/>
              </w:rPr>
              <w:t>a quello autorizzato in</w:t>
            </w:r>
            <w:r w:rsidRPr="00F42862" w:rsidDel="0086783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>coeren</w:t>
            </w:r>
            <w:r w:rsidR="0086783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 con le </w:t>
            </w:r>
            <w:r w:rsidR="00AC29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modalità di pagamento previste dal </w:t>
            </w:r>
            <w:r w:rsidRPr="00F42862" w:rsidDel="00867837">
              <w:rPr>
                <w:rFonts w:ascii="Times New Roman" w:hAnsi="Times New Roman"/>
                <w:color w:val="000000"/>
                <w:sz w:val="20"/>
                <w:szCs w:val="20"/>
              </w:rPr>
              <w:t>contratto</w:t>
            </w: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E7989" w14:textId="44409938" w:rsidR="00612FB1" w:rsidRDefault="00612FB1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276B7DD1" w14:textId="61C69211" w:rsidR="00612FB1" w:rsidRDefault="00863D9E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6D21BAD2" w14:textId="5E901119" w:rsidR="00863D9E" w:rsidRPr="00612FB1" w:rsidRDefault="00612FB1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C1BB672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AC44D5" w:rsidRPr="005A4F00" w:rsidRDefault="00AC44D5" w:rsidP="00AC44D5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1B94A89D" w:rsidR="00AC44D5" w:rsidRPr="00794680" w:rsidRDefault="00AC44D5" w:rsidP="00D824C7">
            <w:pPr>
              <w:pStyle w:val="NormaleWeb"/>
              <w:jc w:val="both"/>
            </w:pPr>
            <w:r>
              <w:rPr>
                <w:color w:val="000000"/>
                <w:sz w:val="20"/>
                <w:szCs w:val="20"/>
              </w:rPr>
              <w:t>L’importo da liquidare, sommato a quanto già pagato, rientra nel limite dell’importo del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AC44D5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AC44D5" w:rsidRPr="007457C6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AC44D5" w:rsidRPr="007457C6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9CB44" w14:textId="77777777" w:rsidR="00AC44D5" w:rsidRPr="008B0017" w:rsidRDefault="00AC44D5" w:rsidP="00AC44D5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  <w:p w14:paraId="0BD7A7FA" w14:textId="74591260" w:rsidR="00AC44D5" w:rsidRPr="008B0017" w:rsidRDefault="00AC44D5" w:rsidP="00AC44D5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DB dei pagamenti/</w:t>
            </w:r>
            <w:r w:rsidR="003D69CC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tti di pagamento precedenti</w:t>
            </w:r>
          </w:p>
          <w:p w14:paraId="0D24477D" w14:textId="6B53E51B" w:rsidR="00AC44D5" w:rsidRPr="005A4F00" w:rsidRDefault="00AC44D5" w:rsidP="00AC44D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AC44D5" w:rsidRPr="005A4F00" w:rsidRDefault="00AC44D5" w:rsidP="00AC4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AC44D5" w:rsidRPr="005A4F00" w:rsidRDefault="00AC44D5" w:rsidP="00AC44D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39F7402F" w:rsidR="00863D9E" w:rsidRPr="0005456F" w:rsidRDefault="00863D9E" w:rsidP="00863D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Sono state svolte con esito positivo le verifiche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lege </w:t>
            </w: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propedeutiche al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68BBB" w14:textId="77777777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5809539B" w14:textId="4302932A" w:rsidR="00863D9E" w:rsidRPr="004E03E1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602/73)</w:t>
            </w:r>
          </w:p>
          <w:p w14:paraId="4D95A73F" w14:textId="1C22F93E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7FB6157C" w14:textId="77777777" w:rsidTr="00E01B47">
        <w:trPr>
          <w:trHeight w:val="2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2CBC824F" w:rsidR="008A37A8" w:rsidRDefault="00413DB8" w:rsidP="008A37A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="004B4AEA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ono stati ril</w:t>
            </w:r>
            <w:r w:rsidR="00381AAC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asciati </w:t>
            </w:r>
            <w:r w:rsidR="001C5CD2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  <w:r w:rsidR="008A37A8"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>’attestazione di regolare esecuzione del/la servizio/fornitura</w:t>
            </w:r>
            <w:r w:rsidR="001C5CD2"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il </w:t>
            </w:r>
            <w:r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>nulla osta al pagamento da parte de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>l/i</w:t>
            </w:r>
            <w:r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soggett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o/i </w:t>
            </w:r>
            <w:r w:rsidR="000A4869">
              <w:rPr>
                <w:rFonts w:ascii="Times New Roman" w:hAnsi="Times New Roman"/>
                <w:color w:val="000000"/>
                <w:sz w:val="20"/>
                <w:szCs w:val="20"/>
              </w:rPr>
              <w:t>competent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>e/i?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8A37A8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8A37A8" w:rsidRPr="007457C6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8A37A8" w:rsidRPr="007457C6" w:rsidDel="00AC44D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D0571" w14:textId="77777777" w:rsidR="008A37A8" w:rsidRPr="000A4869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Attestazione di </w:t>
            </w:r>
            <w:r w:rsidRPr="000A4869">
              <w:rPr>
                <w:color w:val="000000"/>
                <w:sz w:val="20"/>
                <w:szCs w:val="20"/>
              </w:rPr>
              <w:t>regolare esecuzione</w:t>
            </w:r>
          </w:p>
          <w:p w14:paraId="301D4525" w14:textId="77777777" w:rsidR="008A37A8" w:rsidRPr="00E01B47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 w:rsidRPr="000A4869">
              <w:rPr>
                <w:color w:val="000000"/>
                <w:sz w:val="20"/>
                <w:szCs w:val="20"/>
              </w:rPr>
              <w:t>Verbale di collaudo</w:t>
            </w:r>
            <w:r w:rsidRPr="000A4869" w:rsidDel="006E5011">
              <w:rPr>
                <w:sz w:val="20"/>
                <w:szCs w:val="20"/>
              </w:rPr>
              <w:t xml:space="preserve"> </w:t>
            </w:r>
          </w:p>
          <w:p w14:paraId="5118DC25" w14:textId="2D66AE54" w:rsidR="008A37A8" w:rsidRPr="006E7E88" w:rsidDel="002F0CDB" w:rsidRDefault="008A37A8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 w:rsidRPr="00E01B47">
              <w:rPr>
                <w:sz w:val="20"/>
                <w:szCs w:val="20"/>
              </w:rPr>
              <w:t>Nulla osta al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7D8A7885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54C46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BECAC" w14:textId="57A5663C" w:rsidR="00DE041E" w:rsidRPr="00657ED2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Il Decreto di pagamento è formalmente corretto e coerente rispetto a quanto previsto dall’impegno di spesa e dalla documentazione amministrativo-contabile acquisita?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FE2C9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BC34CD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7A37B1E" w14:textId="6D427902" w:rsidR="00DE041E" w:rsidRPr="007457C6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92815" w14:textId="77777777" w:rsidR="00DE041E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Decreto di Impegno</w:t>
            </w:r>
          </w:p>
          <w:p w14:paraId="07F365E7" w14:textId="77777777" w:rsidR="00DE041E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Decreto di pagamento</w:t>
            </w:r>
          </w:p>
          <w:p w14:paraId="65B718D2" w14:textId="1F991235" w:rsidR="00DE041E" w:rsidRPr="004C6C7D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011D9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97858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4C6A3057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5BA5C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B0F93" w14:textId="4E5C3313" w:rsidR="00DE041E" w:rsidRPr="00657ED2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disposizione di pagamento riporta i seguenti elementi minimi: riferimenti al PNRR e alla Misura, riferimenti del soggetto realizzatore, IBAN, fattura, CUP, CIG (ove previsto), causale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0461B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2E4A5B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D13E10" w14:textId="69E76903" w:rsidR="00DE041E" w:rsidRPr="007457C6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B47DEA" w14:textId="77777777" w:rsidR="00DE041E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Decreto di Impegno</w:t>
            </w:r>
          </w:p>
          <w:p w14:paraId="404F7471" w14:textId="77777777" w:rsidR="00DE041E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Disposizione di pagamento</w:t>
            </w:r>
          </w:p>
          <w:p w14:paraId="1146DD7B" w14:textId="4332E566" w:rsidR="00DE041E" w:rsidRPr="004C6C7D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Documentazione amministrativo-contabile di spesa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B8036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29139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650BA032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AF976A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0BF35" w14:textId="12974570" w:rsidR="00DE041E" w:rsidRPr="00657ED2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Laddove previsto, gli atti di pagamento contengono correttamente i riferimenti al versamento dell’IVA (ex art.17 ter del DPR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633/1972 e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ss.mm.ii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 e della ritenuta di acconto, ove applicabile?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F82D3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55AA7C8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C43E47" w14:textId="51E34FF0" w:rsidR="00DE041E" w:rsidRPr="007457C6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E9171" w14:textId="77777777" w:rsidR="00DE041E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Fattura</w:t>
            </w:r>
          </w:p>
          <w:p w14:paraId="4A9E5B11" w14:textId="77777777" w:rsidR="00DE041E" w:rsidRDefault="00DE041E" w:rsidP="00DE041E">
            <w:pPr>
              <w:pStyle w:val="Paragrafoelenco"/>
              <w:numPr>
                <w:ilvl w:val="0"/>
                <w:numId w:val="19"/>
              </w:numPr>
              <w:spacing w:line="256" w:lineRule="auto"/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Mandato di pagamento</w:t>
            </w:r>
          </w:p>
          <w:p w14:paraId="1F960489" w14:textId="38186BCD" w:rsidR="00DE041E" w:rsidRPr="004C6C7D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Atti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8ADF8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6F7C1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41E" w:rsidRPr="005A4F00" w14:paraId="127C7868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7558B" w14:textId="77777777" w:rsidR="00DE041E" w:rsidRPr="005A4F00" w:rsidRDefault="00DE041E" w:rsidP="00DE041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9AEA8" w14:textId="1BEC5C09" w:rsidR="00DE041E" w:rsidRPr="00657ED2" w:rsidRDefault="00DE041E" w:rsidP="00DE04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presente la quietanza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38076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B41BBE" w14:textId="77777777" w:rsidR="00DE041E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CE31DA" w14:textId="1698F894" w:rsidR="00DE041E" w:rsidRPr="007457C6" w:rsidRDefault="00DE041E" w:rsidP="00DE04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B7BB3" w14:textId="05851438" w:rsidR="00DE041E" w:rsidRPr="004C6C7D" w:rsidRDefault="00DE041E" w:rsidP="00DE041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Quietanza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52D1D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07606" w14:textId="77777777" w:rsidR="00DE041E" w:rsidRPr="005A4F00" w:rsidRDefault="00DE041E" w:rsidP="00DE04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1CF1B765" w:rsidR="008A37A8" w:rsidRPr="00E01B47" w:rsidRDefault="00657ED2" w:rsidP="008A37A8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documentazione relativa al pagamento è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completa ed è 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>stat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opportunamente conservat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0" w:author="Carla Addari" w:date="2022-11-03T00:59:00Z">
              <w:r w:rsidR="00D05054" w:rsidDel="009F49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D05054">
              <w:rPr>
                <w:rFonts w:ascii="Times New Roman" w:hAnsi="Times New Roman" w:cs="Times New Roman"/>
                <w:sz w:val="20"/>
                <w:szCs w:val="20"/>
              </w:rPr>
              <w:t>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8A37A8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8A37A8" w:rsidRPr="007457C6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8A37A8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E2A3DFA" w14:textId="49B321F3" w:rsidR="008A37A8" w:rsidRPr="005A4F00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66B40951" w14:textId="77777777" w:rsidR="00433E97" w:rsidRDefault="00433E97" w:rsidP="00433E97"/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4962"/>
        <w:gridCol w:w="442"/>
        <w:gridCol w:w="8771"/>
      </w:tblGrid>
      <w:tr w:rsidR="00433E97" w14:paraId="6F56E9C0" w14:textId="77777777" w:rsidTr="00433E97">
        <w:trPr>
          <w:trHeight w:val="397"/>
        </w:trPr>
        <w:tc>
          <w:tcPr>
            <w:tcW w:w="1417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D64D0E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433E97" w14:paraId="59682A3F" w14:textId="77777777" w:rsidTr="00433E97">
        <w:trPr>
          <w:trHeight w:val="397"/>
        </w:trPr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452588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61AC434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BE5C94C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Positivo: la spesa è interamente ammissibile</w:t>
            </w:r>
          </w:p>
        </w:tc>
      </w:tr>
      <w:tr w:rsidR="00433E97" w14:paraId="041F1767" w14:textId="77777777" w:rsidTr="00433E97">
        <w:trPr>
          <w:trHeight w:val="39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9913A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1B5057C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8A02E5B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spesa è parzialmente ammissibile in relazione a specifiche voci di spesa</w:t>
            </w:r>
          </w:p>
        </w:tc>
      </w:tr>
      <w:tr w:rsidR="00433E97" w14:paraId="6A72A61F" w14:textId="77777777" w:rsidTr="00433E97">
        <w:trPr>
          <w:trHeight w:val="397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2B1" w14:textId="77777777" w:rsidR="00433E97" w:rsidRDefault="00433E9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B8F8395" w14:textId="77777777" w:rsidR="00433E97" w:rsidRDefault="00433E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8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B7EFAD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Negativo: la spesa è totalmente inammissibile</w:t>
            </w:r>
          </w:p>
        </w:tc>
      </w:tr>
      <w:tr w:rsidR="00433E97" w14:paraId="0207BDB3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5BF124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controllato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13ED1EA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</w:tc>
      </w:tr>
      <w:tr w:rsidR="00433E97" w14:paraId="15C7BB27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3EA3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ammissibile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40DF6A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</w:tc>
      </w:tr>
      <w:tr w:rsidR="00433E97" w14:paraId="7A3AF4FB" w14:textId="77777777" w:rsidTr="00433E97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63923F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non ammissibile</w:t>
            </w:r>
          </w:p>
        </w:tc>
        <w:tc>
          <w:tcPr>
            <w:tcW w:w="92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EE54E0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</w:tc>
      </w:tr>
      <w:tr w:rsidR="00433E97" w14:paraId="112BC5E0" w14:textId="77777777" w:rsidTr="00433E97">
        <w:trPr>
          <w:trHeight w:val="397"/>
        </w:trPr>
        <w:tc>
          <w:tcPr>
            <w:tcW w:w="14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538B2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ECD3B8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</w:p>
          <w:p w14:paraId="0082DF2A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7B7ECE8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083EED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Raccomandazioni: </w:t>
            </w:r>
          </w:p>
          <w:p w14:paraId="2562C358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CD81D" w14:textId="77777777" w:rsidR="00433E97" w:rsidRDefault="00433E9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5752E715" w14:textId="77777777" w:rsidR="00433E97" w:rsidRDefault="00433E97" w:rsidP="00433E9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Layout w:type="fixed"/>
        <w:tblLook w:val="0400" w:firstRow="0" w:lastRow="0" w:firstColumn="0" w:lastColumn="0" w:noHBand="0" w:noVBand="1"/>
      </w:tblPr>
      <w:tblGrid>
        <w:gridCol w:w="5123"/>
        <w:gridCol w:w="9052"/>
      </w:tblGrid>
      <w:tr w:rsidR="00433E97" w14:paraId="331BC77F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2780020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xx/xx/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0A989E3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………………</w:t>
            </w:r>
          </w:p>
        </w:tc>
      </w:tr>
      <w:tr w:rsidR="00433E97" w14:paraId="441E81D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BC11AB1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29E40C" w14:textId="77777777" w:rsidR="00433E97" w:rsidRDefault="00433E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  <w:tr w:rsidR="00433E97" w14:paraId="66AE6B47" w14:textId="77777777" w:rsidTr="00433E97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167FB02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90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D1556C3" w14:textId="77777777" w:rsidR="00433E97" w:rsidRDefault="00433E9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</w:tbl>
    <w:p w14:paraId="4C56671F" w14:textId="77777777" w:rsidR="00433E97" w:rsidRDefault="00433E97" w:rsidP="00433E97"/>
    <w:p w14:paraId="29BEF26B" w14:textId="77777777" w:rsidR="00433E97" w:rsidRDefault="00433E97" w:rsidP="00433E97"/>
    <w:p w14:paraId="1D66CAC4" w14:textId="77777777" w:rsidR="00433E97" w:rsidRDefault="00433E97" w:rsidP="00433E97">
      <w:pPr>
        <w:tabs>
          <w:tab w:val="left" w:pos="5595"/>
        </w:tabs>
        <w:rPr>
          <w:rFonts w:ascii="Times New Roman" w:hAnsi="Times New Roman" w:cs="Times New Roman"/>
        </w:rPr>
      </w:pPr>
    </w:p>
    <w:p w14:paraId="60A49E29" w14:textId="77777777" w:rsidR="0005456F" w:rsidRPr="00A274E2" w:rsidRDefault="0005456F" w:rsidP="00433E97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3D5DA" w14:textId="77777777" w:rsidR="00C621FD" w:rsidRDefault="00C621FD" w:rsidP="00CB27BC">
      <w:pPr>
        <w:spacing w:after="0" w:line="240" w:lineRule="auto"/>
      </w:pPr>
      <w:r>
        <w:separator/>
      </w:r>
    </w:p>
  </w:endnote>
  <w:endnote w:type="continuationSeparator" w:id="0">
    <w:p w14:paraId="4E985171" w14:textId="77777777" w:rsidR="00C621FD" w:rsidRDefault="00C621FD" w:rsidP="00CB27BC">
      <w:pPr>
        <w:spacing w:after="0" w:line="240" w:lineRule="auto"/>
      </w:pPr>
      <w:r>
        <w:continuationSeparator/>
      </w:r>
    </w:p>
  </w:endnote>
  <w:endnote w:type="continuationNotice" w:id="1">
    <w:p w14:paraId="7ACD09B6" w14:textId="77777777" w:rsidR="00C621FD" w:rsidRDefault="00C621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B3B08" w14:textId="77777777" w:rsidR="00C621FD" w:rsidRDefault="00C621FD" w:rsidP="00CB27BC">
      <w:pPr>
        <w:spacing w:after="0" w:line="240" w:lineRule="auto"/>
      </w:pPr>
      <w:r>
        <w:separator/>
      </w:r>
    </w:p>
  </w:footnote>
  <w:footnote w:type="continuationSeparator" w:id="0">
    <w:p w14:paraId="3459E3D4" w14:textId="77777777" w:rsidR="00C621FD" w:rsidRDefault="00C621FD" w:rsidP="00CB27BC">
      <w:pPr>
        <w:spacing w:after="0" w:line="240" w:lineRule="auto"/>
      </w:pPr>
      <w:r>
        <w:continuationSeparator/>
      </w:r>
    </w:p>
  </w:footnote>
  <w:footnote w:type="continuationNotice" w:id="1">
    <w:p w14:paraId="69D9B414" w14:textId="77777777" w:rsidR="00C621FD" w:rsidRDefault="00C621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4337B9" id="Gruppo 18" o:spid="_x0000_s1026" style="position:absolute;margin-left:143.1pt;margin-top:-15.25pt;width:194.3pt;height:88.5pt;z-index:25166336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0947290">
    <w:abstractNumId w:val="0"/>
  </w:num>
  <w:num w:numId="2" w16cid:durableId="324627084">
    <w:abstractNumId w:val="7"/>
  </w:num>
  <w:num w:numId="3" w16cid:durableId="459886562">
    <w:abstractNumId w:val="16"/>
  </w:num>
  <w:num w:numId="4" w16cid:durableId="1360355496">
    <w:abstractNumId w:val="10"/>
  </w:num>
  <w:num w:numId="5" w16cid:durableId="1061562612">
    <w:abstractNumId w:val="1"/>
  </w:num>
  <w:num w:numId="6" w16cid:durableId="1086807509">
    <w:abstractNumId w:val="14"/>
  </w:num>
  <w:num w:numId="7" w16cid:durableId="1286234952">
    <w:abstractNumId w:val="3"/>
  </w:num>
  <w:num w:numId="8" w16cid:durableId="312678976">
    <w:abstractNumId w:val="0"/>
  </w:num>
  <w:num w:numId="9" w16cid:durableId="1612780953">
    <w:abstractNumId w:val="2"/>
  </w:num>
  <w:num w:numId="10" w16cid:durableId="56511302">
    <w:abstractNumId w:val="15"/>
  </w:num>
  <w:num w:numId="11" w16cid:durableId="1066219674">
    <w:abstractNumId w:val="12"/>
  </w:num>
  <w:num w:numId="12" w16cid:durableId="2072653256">
    <w:abstractNumId w:val="5"/>
  </w:num>
  <w:num w:numId="13" w16cid:durableId="1617641936">
    <w:abstractNumId w:val="8"/>
  </w:num>
  <w:num w:numId="14" w16cid:durableId="1196849009">
    <w:abstractNumId w:val="13"/>
  </w:num>
  <w:num w:numId="15" w16cid:durableId="778449341">
    <w:abstractNumId w:val="4"/>
  </w:num>
  <w:num w:numId="16" w16cid:durableId="217403272">
    <w:abstractNumId w:val="11"/>
  </w:num>
  <w:num w:numId="17" w16cid:durableId="275069145">
    <w:abstractNumId w:val="6"/>
  </w:num>
  <w:num w:numId="18" w16cid:durableId="628366153">
    <w:abstractNumId w:val="9"/>
  </w:num>
  <w:num w:numId="19" w16cid:durableId="67792323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la Addari">
    <w15:presenceInfo w15:providerId="AD" w15:userId="S::carla.addari@giustizia.it::3df5439f-11a7-4094-ae5e-47dc2d9c67f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5F35"/>
    <w:rsid w:val="00037865"/>
    <w:rsid w:val="00050A1D"/>
    <w:rsid w:val="0005456F"/>
    <w:rsid w:val="00054DD7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4845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5245D"/>
    <w:rsid w:val="00171D18"/>
    <w:rsid w:val="00171D69"/>
    <w:rsid w:val="00177BB1"/>
    <w:rsid w:val="00181293"/>
    <w:rsid w:val="00183A0D"/>
    <w:rsid w:val="00191BA5"/>
    <w:rsid w:val="0019637D"/>
    <w:rsid w:val="001A5D16"/>
    <w:rsid w:val="001A6926"/>
    <w:rsid w:val="001A6D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62ABE"/>
    <w:rsid w:val="00263BC3"/>
    <w:rsid w:val="00263F99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C7241"/>
    <w:rsid w:val="003D242B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2CA2"/>
    <w:rsid w:val="00433432"/>
    <w:rsid w:val="00433E97"/>
    <w:rsid w:val="0044295E"/>
    <w:rsid w:val="00442F18"/>
    <w:rsid w:val="004466E2"/>
    <w:rsid w:val="00454971"/>
    <w:rsid w:val="004575D8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E03E1"/>
    <w:rsid w:val="004E06C5"/>
    <w:rsid w:val="004E32B5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56ECC"/>
    <w:rsid w:val="005633DD"/>
    <w:rsid w:val="005652AC"/>
    <w:rsid w:val="00565D02"/>
    <w:rsid w:val="00572585"/>
    <w:rsid w:val="00574D09"/>
    <w:rsid w:val="005941EB"/>
    <w:rsid w:val="00594473"/>
    <w:rsid w:val="005A4A09"/>
    <w:rsid w:val="005A4F00"/>
    <w:rsid w:val="005A5C5E"/>
    <w:rsid w:val="005B0350"/>
    <w:rsid w:val="005C79F2"/>
    <w:rsid w:val="005C7BA0"/>
    <w:rsid w:val="005D022E"/>
    <w:rsid w:val="005D3056"/>
    <w:rsid w:val="005E6922"/>
    <w:rsid w:val="005E780C"/>
    <w:rsid w:val="006012E0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76C1D"/>
    <w:rsid w:val="006932A9"/>
    <w:rsid w:val="006A35D4"/>
    <w:rsid w:val="006A6B52"/>
    <w:rsid w:val="006A720C"/>
    <w:rsid w:val="006B4304"/>
    <w:rsid w:val="006B5269"/>
    <w:rsid w:val="006B71B9"/>
    <w:rsid w:val="006E5011"/>
    <w:rsid w:val="006E7E88"/>
    <w:rsid w:val="00717E69"/>
    <w:rsid w:val="00724499"/>
    <w:rsid w:val="0073358A"/>
    <w:rsid w:val="00735267"/>
    <w:rsid w:val="0074481C"/>
    <w:rsid w:val="007457C6"/>
    <w:rsid w:val="00753622"/>
    <w:rsid w:val="00755D1F"/>
    <w:rsid w:val="00760E91"/>
    <w:rsid w:val="0077020C"/>
    <w:rsid w:val="007717B9"/>
    <w:rsid w:val="0077537C"/>
    <w:rsid w:val="007828C4"/>
    <w:rsid w:val="00794680"/>
    <w:rsid w:val="00795A2C"/>
    <w:rsid w:val="007A7CA5"/>
    <w:rsid w:val="007B6619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41827"/>
    <w:rsid w:val="00841BF4"/>
    <w:rsid w:val="008440D7"/>
    <w:rsid w:val="008441F0"/>
    <w:rsid w:val="00852278"/>
    <w:rsid w:val="008616FC"/>
    <w:rsid w:val="00863D9E"/>
    <w:rsid w:val="00867837"/>
    <w:rsid w:val="008774FE"/>
    <w:rsid w:val="008804A9"/>
    <w:rsid w:val="008863F3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D19D9"/>
    <w:rsid w:val="009D3278"/>
    <w:rsid w:val="009D5CB5"/>
    <w:rsid w:val="009E043A"/>
    <w:rsid w:val="009F49F0"/>
    <w:rsid w:val="009F7D31"/>
    <w:rsid w:val="00A03319"/>
    <w:rsid w:val="00A07604"/>
    <w:rsid w:val="00A14D54"/>
    <w:rsid w:val="00A274E2"/>
    <w:rsid w:val="00A37CA7"/>
    <w:rsid w:val="00A40DDF"/>
    <w:rsid w:val="00A42353"/>
    <w:rsid w:val="00A449CE"/>
    <w:rsid w:val="00AA2A65"/>
    <w:rsid w:val="00AB39B8"/>
    <w:rsid w:val="00AC2922"/>
    <w:rsid w:val="00AC44D5"/>
    <w:rsid w:val="00AC7B22"/>
    <w:rsid w:val="00AD0216"/>
    <w:rsid w:val="00AF24F5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501C"/>
    <w:rsid w:val="00B70720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5B52"/>
    <w:rsid w:val="00C2335D"/>
    <w:rsid w:val="00C305FC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209A5"/>
    <w:rsid w:val="00D22325"/>
    <w:rsid w:val="00D434AE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041E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52E18"/>
    <w:rsid w:val="00E55135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E0174"/>
    <w:rsid w:val="00EE0D95"/>
    <w:rsid w:val="00EE243F"/>
    <w:rsid w:val="00EF2CE6"/>
    <w:rsid w:val="00F02947"/>
    <w:rsid w:val="00F1714F"/>
    <w:rsid w:val="00F23257"/>
    <w:rsid w:val="00F31A8A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  <w:style w:type="character" w:customStyle="1" w:styleId="normaltextrun">
    <w:name w:val="normaltextrun"/>
    <w:basedOn w:val="Carpredefinitoparagrafo"/>
    <w:rsid w:val="006932A9"/>
  </w:style>
  <w:style w:type="character" w:customStyle="1" w:styleId="eop">
    <w:name w:val="eop"/>
    <w:basedOn w:val="Carpredefinitoparagrafo"/>
    <w:rsid w:val="00693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49BE46-A686-45D7-9E18-2630C32E79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407279-3CAC-4969-8F8B-CC55803367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10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Giulia D'amico</cp:lastModifiedBy>
  <cp:revision>87</cp:revision>
  <cp:lastPrinted>2022-10-12T06:54:00Z</cp:lastPrinted>
  <dcterms:created xsi:type="dcterms:W3CDTF">2022-10-14T10:03:00Z</dcterms:created>
  <dcterms:modified xsi:type="dcterms:W3CDTF">2023-03-30T14:07:00Z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